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B0920" w14:textId="77777777" w:rsidR="00000000" w:rsidRDefault="00382A33">
      <w:pPr>
        <w:tabs>
          <w:tab w:val="right" w:pos="10080"/>
        </w:tabs>
        <w:suppressAutoHyphens/>
        <w:rPr>
          <w:b/>
          <w:sz w:val="80"/>
        </w:rPr>
      </w:pPr>
      <w:r>
        <w:rPr>
          <w:b/>
          <w:sz w:val="60"/>
        </w:rPr>
        <w:t>PART 5b</w:t>
      </w:r>
      <w:r>
        <w:rPr>
          <w:b/>
          <w:sz w:val="60"/>
        </w:rPr>
        <w:tab/>
        <w:t>DEQ</w:t>
      </w:r>
    </w:p>
    <w:p w14:paraId="58B9F33B" w14:textId="77777777" w:rsidR="00000000" w:rsidRDefault="00382A33">
      <w:pPr>
        <w:suppressAutoHyphens/>
        <w:rPr>
          <w:b/>
        </w:rPr>
      </w:pPr>
      <w:r>
        <w:rPr>
          <w:b/>
        </w:rPr>
        <w:t>Emissions Unit Non-Applicable Requirements (Optional)</w:t>
      </w:r>
    </w:p>
    <w:p w14:paraId="70B4F9C5" w14:textId="77777777" w:rsidR="00000000" w:rsidRDefault="00382A33">
      <w:pPr>
        <w:suppressAutoHyphens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1890"/>
        <w:gridCol w:w="1440"/>
        <w:gridCol w:w="4446"/>
      </w:tblGrid>
      <w:tr w:rsidR="00000000" w14:paraId="10D4D10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69DEE483" w14:textId="77777777" w:rsidR="00000000" w:rsidRDefault="00382A33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980" w:type="dxa"/>
            <w:tcBorders>
              <w:bottom w:val="nil"/>
            </w:tcBorders>
            <w:shd w:val="pct20" w:color="auto" w:fill="auto"/>
          </w:tcPr>
          <w:p w14:paraId="26F16FCD" w14:textId="77777777" w:rsidR="00000000" w:rsidRDefault="00382A33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COMPANY NAME</w:t>
            </w:r>
          </w:p>
        </w:tc>
        <w:bookmarkStart w:id="0" w:name="Text1"/>
        <w:tc>
          <w:tcPr>
            <w:tcW w:w="7776" w:type="dxa"/>
            <w:gridSpan w:val="3"/>
            <w:tcBorders>
              <w:bottom w:val="nil"/>
              <w:right w:val="single" w:sz="18" w:space="0" w:color="auto"/>
            </w:tcBorders>
          </w:tcPr>
          <w:p w14:paraId="175AC8C4" w14:textId="77777777" w:rsidR="00000000" w:rsidRDefault="00382A33">
            <w:pPr>
              <w:suppressAutoHyphens/>
              <w:rPr>
                <w:sz w:val="20"/>
              </w:rPr>
            </w:pPr>
            <w:ins w:id="1" w:author="foobar" w:date="1998-05-14T12:58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" w:author="foobar" w:date="1998-05-14T12:5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" w:author="foobar" w:date="1998-05-14T12:58:00Z">
              <w:r>
                <w:rPr>
                  <w:sz w:val="20"/>
                </w:rPr>
                <w:fldChar w:fldCharType="end"/>
              </w:r>
            </w:ins>
            <w:bookmarkEnd w:id="0"/>
          </w:p>
        </w:tc>
      </w:tr>
      <w:tr w:rsidR="00000000" w14:paraId="29176CB7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top w:val="nil"/>
              <w:bottom w:val="nil"/>
            </w:tcBorders>
            <w:shd w:val="pct20" w:color="auto" w:fill="auto"/>
          </w:tcPr>
          <w:p w14:paraId="4F631058" w14:textId="77777777" w:rsidR="00000000" w:rsidRDefault="00382A33">
            <w:pPr>
              <w:suppressAutoHyphens/>
              <w:rPr>
                <w:sz w:val="20"/>
              </w:rPr>
            </w:pPr>
          </w:p>
        </w:tc>
        <w:tc>
          <w:tcPr>
            <w:tcW w:w="1980" w:type="dxa"/>
            <w:shd w:val="pct20" w:color="auto" w:fill="auto"/>
          </w:tcPr>
          <w:p w14:paraId="2676D8E9" w14:textId="77777777" w:rsidR="00000000" w:rsidRDefault="00382A33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FACILITY NAME</w:t>
            </w:r>
          </w:p>
        </w:tc>
        <w:bookmarkStart w:id="4" w:name="Text2"/>
        <w:tc>
          <w:tcPr>
            <w:tcW w:w="7776" w:type="dxa"/>
            <w:gridSpan w:val="3"/>
            <w:tcBorders>
              <w:right w:val="single" w:sz="18" w:space="0" w:color="auto"/>
            </w:tcBorders>
          </w:tcPr>
          <w:p w14:paraId="386C2D6C" w14:textId="77777777" w:rsidR="00000000" w:rsidRDefault="00382A33">
            <w:pPr>
              <w:suppressAutoHyphens/>
              <w:rPr>
                <w:sz w:val="20"/>
              </w:rPr>
            </w:pPr>
            <w:ins w:id="5" w:author="foobar" w:date="1998-05-14T12:58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" w:author="foobar" w:date="1998-05-14T12:5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" w:author="foobar" w:date="1998-05-14T12:58:00Z">
              <w:r>
                <w:rPr>
                  <w:sz w:val="20"/>
                </w:rPr>
                <w:fldChar w:fldCharType="end"/>
              </w:r>
            </w:ins>
            <w:bookmarkEnd w:id="4"/>
          </w:p>
        </w:tc>
      </w:tr>
      <w:tr w:rsidR="00000000" w14:paraId="4A9D9E78" w14:textId="77777777">
        <w:tblPrEx>
          <w:tblBorders>
            <w:bottom w:val="single" w:sz="18" w:space="0" w:color="auto"/>
            <w:right w:val="single" w:sz="18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02B27237" w14:textId="77777777" w:rsidR="00000000" w:rsidRDefault="00382A33">
            <w:pPr>
              <w:suppressAutoHyphens/>
              <w:rPr>
                <w:sz w:val="20"/>
              </w:rPr>
            </w:pPr>
          </w:p>
        </w:tc>
        <w:tc>
          <w:tcPr>
            <w:tcW w:w="1980" w:type="dxa"/>
            <w:shd w:val="pct20" w:color="auto" w:fill="auto"/>
          </w:tcPr>
          <w:p w14:paraId="12D45145" w14:textId="77777777" w:rsidR="00000000" w:rsidRDefault="00382A33">
            <w:pPr>
              <w:suppressAutoHyphens/>
              <w:rPr>
                <w:sz w:val="20"/>
              </w:rPr>
            </w:pPr>
            <w:bookmarkStart w:id="8" w:name="Text3"/>
            <w:bookmarkStart w:id="9" w:name="Text4"/>
            <w:r>
              <w:rPr>
                <w:b/>
                <w:sz w:val="20"/>
              </w:rPr>
              <w:t>EUG</w:t>
            </w:r>
          </w:p>
        </w:tc>
        <w:tc>
          <w:tcPr>
            <w:tcW w:w="1890" w:type="dxa"/>
          </w:tcPr>
          <w:p w14:paraId="763E7AC3" w14:textId="77777777" w:rsidR="00000000" w:rsidRDefault="00382A33">
            <w:pPr>
              <w:suppressAutoHyphens/>
              <w:rPr>
                <w:sz w:val="20"/>
              </w:rPr>
            </w:pPr>
            <w:ins w:id="10" w:author="foobar" w:date="1998-05-14T12:58:00Z">
              <w:r>
                <w:rPr>
                  <w:sz w:val="20"/>
                </w:rPr>
                <w:fldChar w:fldCharType="begin">
                  <w:ffData>
                    <w:name w:val="Text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" w:author="foobar" w:date="1998-05-14T12:5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" w:author="foobar" w:date="1998-05-14T12:58:00Z">
              <w:r>
                <w:rPr>
                  <w:sz w:val="20"/>
                </w:rPr>
                <w:fldChar w:fldCharType="end"/>
              </w:r>
            </w:ins>
            <w:bookmarkEnd w:id="8"/>
          </w:p>
        </w:tc>
        <w:tc>
          <w:tcPr>
            <w:tcW w:w="1440" w:type="dxa"/>
            <w:shd w:val="pct20" w:color="auto" w:fill="auto"/>
          </w:tcPr>
          <w:p w14:paraId="55F8929C" w14:textId="77777777" w:rsidR="00000000" w:rsidRDefault="00382A33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SCENARIO</w:t>
            </w:r>
          </w:p>
        </w:tc>
        <w:tc>
          <w:tcPr>
            <w:tcW w:w="4446" w:type="dxa"/>
          </w:tcPr>
          <w:p w14:paraId="3C1D499B" w14:textId="77777777" w:rsidR="00000000" w:rsidRDefault="00382A33">
            <w:pPr>
              <w:suppressAutoHyphens/>
              <w:rPr>
                <w:sz w:val="20"/>
              </w:rPr>
            </w:pPr>
            <w:ins w:id="13" w:author="foobar" w:date="1998-05-14T12:58:00Z">
              <w:r>
                <w:rPr>
                  <w:sz w:val="20"/>
                </w:rPr>
                <w:fldChar w:fldCharType="begin">
                  <w:ffData>
                    <w:name w:val="Text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" w:author="foobar" w:date="1998-05-14T12:5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" w:author="foobar" w:date="1998-05-14T12:58:00Z">
              <w:r>
                <w:rPr>
                  <w:sz w:val="20"/>
                </w:rPr>
                <w:fldChar w:fldCharType="end"/>
              </w:r>
            </w:ins>
            <w:bookmarkEnd w:id="9"/>
          </w:p>
        </w:tc>
      </w:tr>
    </w:tbl>
    <w:p w14:paraId="1BD52F4C" w14:textId="77777777" w:rsidR="00000000" w:rsidRDefault="00382A33">
      <w:pPr>
        <w:suppressAutoHyphens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060"/>
        <w:gridCol w:w="2340"/>
        <w:gridCol w:w="1260"/>
        <w:gridCol w:w="3096"/>
      </w:tblGrid>
      <w:tr w:rsidR="00000000" w14:paraId="11F85BE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5C8437F2" w14:textId="77777777" w:rsidR="00000000" w:rsidRDefault="00382A33">
            <w:pPr>
              <w:suppressAutoHyphens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756" w:type="dxa"/>
            <w:gridSpan w:val="4"/>
            <w:shd w:val="pct20" w:color="auto" w:fill="auto"/>
          </w:tcPr>
          <w:p w14:paraId="576327BD" w14:textId="77777777" w:rsidR="00000000" w:rsidRDefault="00382A33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NON-APPLICABLE REQUIREMENTS</w:t>
            </w:r>
          </w:p>
        </w:tc>
      </w:tr>
      <w:tr w:rsidR="00000000" w14:paraId="091B41D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  <w:shd w:val="pct20" w:color="auto" w:fill="auto"/>
          </w:tcPr>
          <w:p w14:paraId="7FEB338A" w14:textId="77777777" w:rsidR="00000000" w:rsidRDefault="00382A33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 Citation</w:t>
            </w:r>
          </w:p>
        </w:tc>
        <w:tc>
          <w:tcPr>
            <w:tcW w:w="2340" w:type="dxa"/>
            <w:shd w:val="pct20" w:color="auto" w:fill="auto"/>
          </w:tcPr>
          <w:p w14:paraId="7D2527EB" w14:textId="77777777" w:rsidR="00000000" w:rsidRDefault="00382A33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(b) Topic</w:t>
            </w:r>
          </w:p>
        </w:tc>
        <w:tc>
          <w:tcPr>
            <w:tcW w:w="1260" w:type="dxa"/>
            <w:shd w:val="pct20" w:color="auto" w:fill="auto"/>
          </w:tcPr>
          <w:p w14:paraId="15796D11" w14:textId="77777777" w:rsidR="00000000" w:rsidRDefault="00382A33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(c) Rea</w:t>
            </w:r>
            <w:r>
              <w:rPr>
                <w:b/>
                <w:sz w:val="20"/>
              </w:rPr>
              <w:t>sons</w:t>
            </w:r>
          </w:p>
        </w:tc>
        <w:tc>
          <w:tcPr>
            <w:tcW w:w="3096" w:type="dxa"/>
            <w:shd w:val="pct20" w:color="auto" w:fill="auto"/>
          </w:tcPr>
          <w:p w14:paraId="6E59E10A" w14:textId="77777777" w:rsidR="00000000" w:rsidRDefault="00382A33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(d) Notes</w:t>
            </w:r>
          </w:p>
        </w:tc>
      </w:tr>
      <w:bookmarkStart w:id="16" w:name="Text6"/>
      <w:tr w:rsidR="00000000" w14:paraId="5846745F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75BA46E5" w14:textId="77777777" w:rsidR="00000000" w:rsidRDefault="00382A33">
            <w:pPr>
              <w:suppressAutoHyphens/>
              <w:rPr>
                <w:b/>
                <w:sz w:val="20"/>
              </w:rPr>
            </w:pPr>
            <w:ins w:id="1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6"/>
          </w:p>
        </w:tc>
        <w:bookmarkStart w:id="20" w:name="Text7"/>
        <w:tc>
          <w:tcPr>
            <w:tcW w:w="2340" w:type="dxa"/>
          </w:tcPr>
          <w:p w14:paraId="063EC551" w14:textId="77777777" w:rsidR="00000000" w:rsidRDefault="00382A33">
            <w:pPr>
              <w:suppressAutoHyphens/>
              <w:rPr>
                <w:b/>
                <w:sz w:val="20"/>
              </w:rPr>
            </w:pPr>
            <w:ins w:id="2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0"/>
          </w:p>
        </w:tc>
        <w:bookmarkStart w:id="24" w:name="Text8"/>
        <w:tc>
          <w:tcPr>
            <w:tcW w:w="1260" w:type="dxa"/>
          </w:tcPr>
          <w:p w14:paraId="31246D4C" w14:textId="77777777" w:rsidR="00000000" w:rsidRDefault="00382A33">
            <w:pPr>
              <w:suppressAutoHyphens/>
              <w:rPr>
                <w:b/>
                <w:sz w:val="20"/>
              </w:rPr>
            </w:pPr>
            <w:ins w:id="2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4"/>
          </w:p>
        </w:tc>
        <w:bookmarkStart w:id="28" w:name="Text9"/>
        <w:tc>
          <w:tcPr>
            <w:tcW w:w="3096" w:type="dxa"/>
          </w:tcPr>
          <w:p w14:paraId="5D81D147" w14:textId="77777777" w:rsidR="00000000" w:rsidRDefault="00382A33">
            <w:pPr>
              <w:suppressAutoHyphens/>
              <w:rPr>
                <w:b/>
                <w:sz w:val="20"/>
              </w:rPr>
            </w:pPr>
            <w:ins w:id="2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3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8"/>
          </w:p>
        </w:tc>
      </w:tr>
      <w:tr w:rsidR="00000000" w14:paraId="2CE59ED2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21EB49B7" w14:textId="77777777" w:rsidR="00000000" w:rsidRDefault="00382A33">
            <w:pPr>
              <w:suppressAutoHyphens/>
              <w:rPr>
                <w:b/>
                <w:sz w:val="20"/>
              </w:rPr>
            </w:pPr>
            <w:ins w:id="32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3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34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2340" w:type="dxa"/>
          </w:tcPr>
          <w:p w14:paraId="5A77A5DB" w14:textId="77777777" w:rsidR="00000000" w:rsidRDefault="00382A33">
            <w:pPr>
              <w:suppressAutoHyphens/>
              <w:rPr>
                <w:b/>
                <w:sz w:val="20"/>
              </w:rPr>
            </w:pPr>
            <w:ins w:id="3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3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3B229B20" w14:textId="77777777" w:rsidR="00000000" w:rsidRDefault="00382A33">
            <w:pPr>
              <w:suppressAutoHyphens/>
              <w:rPr>
                <w:b/>
                <w:sz w:val="20"/>
              </w:rPr>
            </w:pPr>
            <w:ins w:id="38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9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40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3096" w:type="dxa"/>
          </w:tcPr>
          <w:p w14:paraId="39A5E8ED" w14:textId="77777777" w:rsidR="00000000" w:rsidRDefault="00382A33">
            <w:pPr>
              <w:suppressAutoHyphens/>
              <w:rPr>
                <w:b/>
                <w:sz w:val="20"/>
              </w:rPr>
            </w:pPr>
            <w:ins w:id="4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4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4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</w:tr>
      <w:tr w:rsidR="00000000" w14:paraId="710B28B1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000AA626" w14:textId="77777777" w:rsidR="00000000" w:rsidRDefault="00382A33">
            <w:pPr>
              <w:suppressAutoHyphens/>
              <w:rPr>
                <w:b/>
                <w:sz w:val="20"/>
              </w:rPr>
            </w:pPr>
            <w:ins w:id="44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45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46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2340" w:type="dxa"/>
          </w:tcPr>
          <w:p w14:paraId="3394BAB3" w14:textId="77777777" w:rsidR="00000000" w:rsidRDefault="00382A33">
            <w:pPr>
              <w:suppressAutoHyphens/>
              <w:rPr>
                <w:b/>
                <w:sz w:val="20"/>
              </w:rPr>
            </w:pPr>
            <w:ins w:id="4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4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4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6BCB3606" w14:textId="77777777" w:rsidR="00000000" w:rsidRDefault="00382A33">
            <w:pPr>
              <w:suppressAutoHyphens/>
              <w:rPr>
                <w:b/>
                <w:sz w:val="20"/>
              </w:rPr>
            </w:pPr>
            <w:ins w:id="50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51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52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3096" w:type="dxa"/>
          </w:tcPr>
          <w:p w14:paraId="6DE47937" w14:textId="77777777" w:rsidR="00000000" w:rsidRDefault="00382A33">
            <w:pPr>
              <w:suppressAutoHyphens/>
              <w:rPr>
                <w:b/>
                <w:sz w:val="20"/>
              </w:rPr>
            </w:pPr>
            <w:ins w:id="5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5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5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</w:tr>
      <w:tr w:rsidR="00000000" w14:paraId="69436C2F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5424F5ED" w14:textId="77777777" w:rsidR="00000000" w:rsidRDefault="00382A33">
            <w:pPr>
              <w:suppressAutoHyphens/>
              <w:rPr>
                <w:b/>
                <w:sz w:val="20"/>
              </w:rPr>
            </w:pPr>
            <w:ins w:id="56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57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58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2340" w:type="dxa"/>
          </w:tcPr>
          <w:p w14:paraId="28FB6708" w14:textId="77777777" w:rsidR="00000000" w:rsidRDefault="00382A33">
            <w:pPr>
              <w:suppressAutoHyphens/>
              <w:rPr>
                <w:b/>
                <w:sz w:val="20"/>
              </w:rPr>
            </w:pPr>
            <w:ins w:id="5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6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6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4FAC60E4" w14:textId="77777777" w:rsidR="00000000" w:rsidRDefault="00382A33">
            <w:pPr>
              <w:suppressAutoHyphens/>
              <w:rPr>
                <w:b/>
                <w:sz w:val="20"/>
              </w:rPr>
            </w:pPr>
            <w:ins w:id="62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63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64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3096" w:type="dxa"/>
          </w:tcPr>
          <w:p w14:paraId="230DF381" w14:textId="77777777" w:rsidR="00000000" w:rsidRDefault="00382A33">
            <w:pPr>
              <w:suppressAutoHyphens/>
              <w:rPr>
                <w:b/>
                <w:sz w:val="20"/>
              </w:rPr>
            </w:pPr>
            <w:ins w:id="6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6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6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</w:tr>
      <w:tr w:rsidR="00000000" w14:paraId="24DCEB87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5A9A3C7C" w14:textId="77777777" w:rsidR="00000000" w:rsidRDefault="00382A33">
            <w:pPr>
              <w:suppressAutoHyphens/>
              <w:rPr>
                <w:b/>
                <w:sz w:val="20"/>
              </w:rPr>
            </w:pPr>
            <w:ins w:id="68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69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70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2340" w:type="dxa"/>
          </w:tcPr>
          <w:p w14:paraId="6A0F5316" w14:textId="77777777" w:rsidR="00000000" w:rsidRDefault="00382A33">
            <w:pPr>
              <w:suppressAutoHyphens/>
              <w:rPr>
                <w:b/>
                <w:sz w:val="20"/>
              </w:rPr>
            </w:pPr>
            <w:ins w:id="7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7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7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68F35E5D" w14:textId="77777777" w:rsidR="00000000" w:rsidRDefault="00382A33">
            <w:pPr>
              <w:suppressAutoHyphens/>
              <w:rPr>
                <w:b/>
                <w:sz w:val="20"/>
              </w:rPr>
            </w:pPr>
            <w:ins w:id="74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75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76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3096" w:type="dxa"/>
          </w:tcPr>
          <w:p w14:paraId="5B77FACA" w14:textId="77777777" w:rsidR="00000000" w:rsidRDefault="00382A33">
            <w:pPr>
              <w:suppressAutoHyphens/>
              <w:rPr>
                <w:b/>
                <w:sz w:val="20"/>
              </w:rPr>
            </w:pPr>
            <w:ins w:id="7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7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7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</w:tr>
      <w:tr w:rsidR="00000000" w14:paraId="2E6F45E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4A447335" w14:textId="77777777" w:rsidR="00000000" w:rsidRDefault="00382A33">
            <w:pPr>
              <w:suppressAutoHyphens/>
              <w:rPr>
                <w:b/>
                <w:sz w:val="20"/>
              </w:rPr>
            </w:pPr>
            <w:ins w:id="80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81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82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2340" w:type="dxa"/>
          </w:tcPr>
          <w:p w14:paraId="3F0497F0" w14:textId="77777777" w:rsidR="00000000" w:rsidRDefault="00382A33">
            <w:pPr>
              <w:suppressAutoHyphens/>
              <w:rPr>
                <w:b/>
                <w:sz w:val="20"/>
              </w:rPr>
            </w:pPr>
            <w:ins w:id="8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8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8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2E45AA4E" w14:textId="77777777" w:rsidR="00000000" w:rsidRDefault="00382A33">
            <w:pPr>
              <w:suppressAutoHyphens/>
              <w:rPr>
                <w:b/>
                <w:sz w:val="20"/>
              </w:rPr>
            </w:pPr>
            <w:ins w:id="86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87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88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3096" w:type="dxa"/>
          </w:tcPr>
          <w:p w14:paraId="41A33D31" w14:textId="77777777" w:rsidR="00000000" w:rsidRDefault="00382A33">
            <w:pPr>
              <w:suppressAutoHyphens/>
              <w:rPr>
                <w:b/>
                <w:sz w:val="20"/>
              </w:rPr>
            </w:pPr>
            <w:ins w:id="8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9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9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</w:tr>
      <w:tr w:rsidR="00000000" w14:paraId="09D4E9C1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7DD8DB12" w14:textId="77777777" w:rsidR="00000000" w:rsidRDefault="00382A33">
            <w:pPr>
              <w:suppressAutoHyphens/>
              <w:rPr>
                <w:b/>
                <w:sz w:val="20"/>
              </w:rPr>
            </w:pPr>
            <w:ins w:id="92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</w:instrText>
            </w:r>
            <w:r>
              <w:rPr>
                <w:b/>
                <w:sz w:val="20"/>
              </w:rPr>
              <w:instrText xml:space="preserve"> </w:instrText>
            </w:r>
            <w:ins w:id="93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94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2340" w:type="dxa"/>
          </w:tcPr>
          <w:p w14:paraId="035937EE" w14:textId="77777777" w:rsidR="00000000" w:rsidRDefault="00382A33">
            <w:pPr>
              <w:suppressAutoHyphens/>
              <w:rPr>
                <w:b/>
                <w:sz w:val="20"/>
              </w:rPr>
            </w:pPr>
            <w:ins w:id="9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9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9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10C358A4" w14:textId="77777777" w:rsidR="00000000" w:rsidRDefault="00382A33">
            <w:pPr>
              <w:suppressAutoHyphens/>
              <w:rPr>
                <w:b/>
                <w:sz w:val="20"/>
              </w:rPr>
            </w:pPr>
            <w:ins w:id="98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99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00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  <w:tc>
          <w:tcPr>
            <w:tcW w:w="3096" w:type="dxa"/>
          </w:tcPr>
          <w:p w14:paraId="312C4161" w14:textId="77777777" w:rsidR="00000000" w:rsidRDefault="00382A33">
            <w:pPr>
              <w:suppressAutoHyphens/>
              <w:rPr>
                <w:b/>
                <w:sz w:val="20"/>
              </w:rPr>
            </w:pPr>
            <w:ins w:id="10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0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0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</w:p>
        </w:tc>
      </w:tr>
      <w:bookmarkStart w:id="104" w:name="Text10"/>
      <w:tr w:rsidR="00000000" w14:paraId="3E29D567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4818377A" w14:textId="77777777" w:rsidR="00000000" w:rsidRDefault="00382A33">
            <w:pPr>
              <w:suppressAutoHyphens/>
              <w:rPr>
                <w:b/>
                <w:sz w:val="20"/>
              </w:rPr>
            </w:pPr>
            <w:ins w:id="10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0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0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04"/>
          </w:p>
        </w:tc>
        <w:bookmarkStart w:id="108" w:name="Text11"/>
        <w:tc>
          <w:tcPr>
            <w:tcW w:w="2340" w:type="dxa"/>
          </w:tcPr>
          <w:p w14:paraId="64151D28" w14:textId="77777777" w:rsidR="00000000" w:rsidRDefault="00382A33">
            <w:pPr>
              <w:suppressAutoHyphens/>
              <w:rPr>
                <w:b/>
                <w:sz w:val="20"/>
              </w:rPr>
            </w:pPr>
            <w:ins w:id="10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1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1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08"/>
          </w:p>
        </w:tc>
        <w:bookmarkStart w:id="112" w:name="Text12"/>
        <w:tc>
          <w:tcPr>
            <w:tcW w:w="1260" w:type="dxa"/>
          </w:tcPr>
          <w:p w14:paraId="190C7F92" w14:textId="77777777" w:rsidR="00000000" w:rsidRDefault="00382A33">
            <w:pPr>
              <w:suppressAutoHyphens/>
              <w:rPr>
                <w:b/>
                <w:sz w:val="20"/>
              </w:rPr>
            </w:pPr>
            <w:ins w:id="11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1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1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12"/>
          </w:p>
        </w:tc>
        <w:bookmarkStart w:id="116" w:name="Text13"/>
        <w:tc>
          <w:tcPr>
            <w:tcW w:w="3096" w:type="dxa"/>
          </w:tcPr>
          <w:p w14:paraId="0F86B712" w14:textId="77777777" w:rsidR="00000000" w:rsidRDefault="00382A33">
            <w:pPr>
              <w:suppressAutoHyphens/>
              <w:rPr>
                <w:b/>
                <w:sz w:val="20"/>
              </w:rPr>
            </w:pPr>
            <w:ins w:id="11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1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1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16"/>
          </w:p>
        </w:tc>
      </w:tr>
      <w:bookmarkStart w:id="120" w:name="Text14"/>
      <w:tr w:rsidR="00000000" w14:paraId="4A2DB336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65EC9C2B" w14:textId="77777777" w:rsidR="00000000" w:rsidRDefault="00382A33">
            <w:pPr>
              <w:suppressAutoHyphens/>
              <w:rPr>
                <w:b/>
                <w:sz w:val="20"/>
              </w:rPr>
            </w:pPr>
            <w:ins w:id="12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2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2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20"/>
          </w:p>
        </w:tc>
        <w:bookmarkStart w:id="124" w:name="Text15"/>
        <w:tc>
          <w:tcPr>
            <w:tcW w:w="2340" w:type="dxa"/>
          </w:tcPr>
          <w:p w14:paraId="41300FF6" w14:textId="77777777" w:rsidR="00000000" w:rsidRDefault="00382A33">
            <w:pPr>
              <w:suppressAutoHyphens/>
              <w:rPr>
                <w:b/>
                <w:sz w:val="20"/>
              </w:rPr>
            </w:pPr>
            <w:ins w:id="12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2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2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24"/>
          </w:p>
        </w:tc>
        <w:bookmarkStart w:id="128" w:name="Text16"/>
        <w:tc>
          <w:tcPr>
            <w:tcW w:w="1260" w:type="dxa"/>
          </w:tcPr>
          <w:p w14:paraId="6BE1313F" w14:textId="77777777" w:rsidR="00000000" w:rsidRDefault="00382A33">
            <w:pPr>
              <w:suppressAutoHyphens/>
              <w:rPr>
                <w:b/>
                <w:sz w:val="20"/>
              </w:rPr>
            </w:pPr>
            <w:ins w:id="12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3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3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28"/>
          </w:p>
        </w:tc>
        <w:bookmarkStart w:id="132" w:name="Text17"/>
        <w:tc>
          <w:tcPr>
            <w:tcW w:w="3096" w:type="dxa"/>
          </w:tcPr>
          <w:p w14:paraId="392B38C5" w14:textId="77777777" w:rsidR="00000000" w:rsidRDefault="00382A33">
            <w:pPr>
              <w:suppressAutoHyphens/>
              <w:rPr>
                <w:b/>
                <w:sz w:val="20"/>
              </w:rPr>
            </w:pPr>
            <w:ins w:id="13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3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3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32"/>
          </w:p>
        </w:tc>
      </w:tr>
      <w:bookmarkStart w:id="136" w:name="Text18"/>
      <w:tr w:rsidR="00000000" w14:paraId="56B07D86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5640E9B2" w14:textId="77777777" w:rsidR="00000000" w:rsidRDefault="00382A33">
            <w:pPr>
              <w:suppressAutoHyphens/>
              <w:rPr>
                <w:b/>
                <w:sz w:val="20"/>
              </w:rPr>
            </w:pPr>
            <w:ins w:id="13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3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3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36"/>
          </w:p>
        </w:tc>
        <w:bookmarkStart w:id="140" w:name="Text19"/>
        <w:tc>
          <w:tcPr>
            <w:tcW w:w="2340" w:type="dxa"/>
          </w:tcPr>
          <w:p w14:paraId="13522BA8" w14:textId="77777777" w:rsidR="00000000" w:rsidRDefault="00382A33">
            <w:pPr>
              <w:suppressAutoHyphens/>
              <w:rPr>
                <w:b/>
                <w:sz w:val="20"/>
              </w:rPr>
            </w:pPr>
            <w:ins w:id="14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4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4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40"/>
          </w:p>
        </w:tc>
        <w:bookmarkStart w:id="144" w:name="Text20"/>
        <w:tc>
          <w:tcPr>
            <w:tcW w:w="1260" w:type="dxa"/>
          </w:tcPr>
          <w:p w14:paraId="52618547" w14:textId="77777777" w:rsidR="00000000" w:rsidRDefault="00382A33">
            <w:pPr>
              <w:suppressAutoHyphens/>
              <w:rPr>
                <w:b/>
                <w:sz w:val="20"/>
              </w:rPr>
            </w:pPr>
            <w:ins w:id="14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4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4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44"/>
          </w:p>
        </w:tc>
        <w:bookmarkStart w:id="148" w:name="Text21"/>
        <w:tc>
          <w:tcPr>
            <w:tcW w:w="3096" w:type="dxa"/>
          </w:tcPr>
          <w:p w14:paraId="0242C5F2" w14:textId="77777777" w:rsidR="00000000" w:rsidRDefault="00382A33">
            <w:pPr>
              <w:suppressAutoHyphens/>
              <w:rPr>
                <w:b/>
                <w:sz w:val="20"/>
              </w:rPr>
            </w:pPr>
            <w:ins w:id="14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5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5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48"/>
          </w:p>
        </w:tc>
      </w:tr>
      <w:bookmarkStart w:id="152" w:name="Text22"/>
      <w:tr w:rsidR="00000000" w14:paraId="4D89B224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4BCC68C1" w14:textId="77777777" w:rsidR="00000000" w:rsidRDefault="00382A33">
            <w:pPr>
              <w:suppressAutoHyphens/>
              <w:rPr>
                <w:b/>
                <w:sz w:val="20"/>
              </w:rPr>
            </w:pPr>
            <w:ins w:id="15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5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5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52"/>
          </w:p>
        </w:tc>
        <w:bookmarkStart w:id="156" w:name="Text23"/>
        <w:tc>
          <w:tcPr>
            <w:tcW w:w="2340" w:type="dxa"/>
          </w:tcPr>
          <w:p w14:paraId="7BDB943E" w14:textId="77777777" w:rsidR="00000000" w:rsidRDefault="00382A33">
            <w:pPr>
              <w:suppressAutoHyphens/>
              <w:rPr>
                <w:b/>
                <w:sz w:val="20"/>
              </w:rPr>
            </w:pPr>
            <w:ins w:id="15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5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5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56"/>
          </w:p>
        </w:tc>
        <w:bookmarkStart w:id="160" w:name="Text24"/>
        <w:tc>
          <w:tcPr>
            <w:tcW w:w="1260" w:type="dxa"/>
          </w:tcPr>
          <w:p w14:paraId="31D31073" w14:textId="77777777" w:rsidR="00000000" w:rsidRDefault="00382A33">
            <w:pPr>
              <w:suppressAutoHyphens/>
              <w:rPr>
                <w:b/>
                <w:sz w:val="20"/>
              </w:rPr>
            </w:pPr>
            <w:ins w:id="16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6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6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60"/>
          </w:p>
        </w:tc>
        <w:bookmarkStart w:id="164" w:name="Text25"/>
        <w:tc>
          <w:tcPr>
            <w:tcW w:w="3096" w:type="dxa"/>
          </w:tcPr>
          <w:p w14:paraId="092AE46C" w14:textId="77777777" w:rsidR="00000000" w:rsidRDefault="00382A33">
            <w:pPr>
              <w:suppressAutoHyphens/>
              <w:rPr>
                <w:b/>
                <w:sz w:val="20"/>
              </w:rPr>
            </w:pPr>
            <w:ins w:id="16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6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6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64"/>
          </w:p>
        </w:tc>
      </w:tr>
      <w:bookmarkStart w:id="168" w:name="Text26"/>
      <w:tr w:rsidR="00000000" w14:paraId="6D60B212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3683DDAE" w14:textId="77777777" w:rsidR="00000000" w:rsidRDefault="00382A33">
            <w:pPr>
              <w:suppressAutoHyphens/>
              <w:rPr>
                <w:b/>
                <w:sz w:val="20"/>
              </w:rPr>
            </w:pPr>
            <w:ins w:id="16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7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7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68"/>
          </w:p>
        </w:tc>
        <w:bookmarkStart w:id="172" w:name="Text27"/>
        <w:tc>
          <w:tcPr>
            <w:tcW w:w="2340" w:type="dxa"/>
          </w:tcPr>
          <w:p w14:paraId="7BDC2470" w14:textId="77777777" w:rsidR="00000000" w:rsidRDefault="00382A33">
            <w:pPr>
              <w:suppressAutoHyphens/>
              <w:rPr>
                <w:b/>
                <w:sz w:val="20"/>
              </w:rPr>
            </w:pPr>
            <w:ins w:id="17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7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7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72"/>
          </w:p>
        </w:tc>
        <w:bookmarkStart w:id="176" w:name="Text28"/>
        <w:tc>
          <w:tcPr>
            <w:tcW w:w="1260" w:type="dxa"/>
          </w:tcPr>
          <w:p w14:paraId="476EE0C9" w14:textId="77777777" w:rsidR="00000000" w:rsidRDefault="00382A33">
            <w:pPr>
              <w:suppressAutoHyphens/>
              <w:rPr>
                <w:b/>
                <w:sz w:val="20"/>
              </w:rPr>
            </w:pPr>
            <w:ins w:id="17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7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7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76"/>
          </w:p>
        </w:tc>
        <w:bookmarkStart w:id="180" w:name="Text29"/>
        <w:tc>
          <w:tcPr>
            <w:tcW w:w="3096" w:type="dxa"/>
          </w:tcPr>
          <w:p w14:paraId="03B261DB" w14:textId="77777777" w:rsidR="00000000" w:rsidRDefault="00382A33">
            <w:pPr>
              <w:suppressAutoHyphens/>
              <w:rPr>
                <w:b/>
                <w:sz w:val="20"/>
              </w:rPr>
            </w:pPr>
            <w:ins w:id="18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8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8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80"/>
          </w:p>
        </w:tc>
      </w:tr>
      <w:bookmarkStart w:id="184" w:name="Text30"/>
      <w:tr w:rsidR="00000000" w14:paraId="1FC2D878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319C607D" w14:textId="77777777" w:rsidR="00000000" w:rsidRDefault="00382A33">
            <w:pPr>
              <w:suppressAutoHyphens/>
              <w:rPr>
                <w:b/>
                <w:sz w:val="20"/>
              </w:rPr>
            </w:pPr>
            <w:ins w:id="18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8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8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84"/>
          </w:p>
        </w:tc>
        <w:bookmarkStart w:id="188" w:name="Text31"/>
        <w:tc>
          <w:tcPr>
            <w:tcW w:w="2340" w:type="dxa"/>
          </w:tcPr>
          <w:p w14:paraId="572E704E" w14:textId="77777777" w:rsidR="00000000" w:rsidRDefault="00382A33">
            <w:pPr>
              <w:suppressAutoHyphens/>
              <w:rPr>
                <w:b/>
                <w:sz w:val="20"/>
              </w:rPr>
            </w:pPr>
            <w:ins w:id="18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9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</w:t>
            </w:r>
            <w:r>
              <w:rPr>
                <w:b/>
                <w:sz w:val="20"/>
              </w:rPr>
              <w:t xml:space="preserve">  </w:t>
            </w:r>
            <w:ins w:id="19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88"/>
          </w:p>
        </w:tc>
        <w:bookmarkStart w:id="192" w:name="Text32"/>
        <w:tc>
          <w:tcPr>
            <w:tcW w:w="1260" w:type="dxa"/>
          </w:tcPr>
          <w:p w14:paraId="2B973275" w14:textId="77777777" w:rsidR="00000000" w:rsidRDefault="00382A33">
            <w:pPr>
              <w:suppressAutoHyphens/>
              <w:rPr>
                <w:b/>
                <w:sz w:val="20"/>
              </w:rPr>
            </w:pPr>
            <w:ins w:id="19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9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9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92"/>
          </w:p>
        </w:tc>
        <w:bookmarkStart w:id="196" w:name="Text33"/>
        <w:tc>
          <w:tcPr>
            <w:tcW w:w="3096" w:type="dxa"/>
          </w:tcPr>
          <w:p w14:paraId="62778F57" w14:textId="77777777" w:rsidR="00000000" w:rsidRDefault="00382A33">
            <w:pPr>
              <w:suppressAutoHyphens/>
              <w:rPr>
                <w:b/>
                <w:sz w:val="20"/>
              </w:rPr>
            </w:pPr>
            <w:ins w:id="19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19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19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196"/>
          </w:p>
        </w:tc>
      </w:tr>
      <w:bookmarkStart w:id="200" w:name="Text34"/>
      <w:tr w:rsidR="00000000" w14:paraId="308022E4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10F74199" w14:textId="77777777" w:rsidR="00000000" w:rsidRDefault="00382A33">
            <w:pPr>
              <w:suppressAutoHyphens/>
              <w:rPr>
                <w:b/>
                <w:sz w:val="20"/>
              </w:rPr>
            </w:pPr>
            <w:ins w:id="20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0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0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00"/>
          </w:p>
        </w:tc>
        <w:bookmarkStart w:id="204" w:name="Text35"/>
        <w:tc>
          <w:tcPr>
            <w:tcW w:w="2340" w:type="dxa"/>
          </w:tcPr>
          <w:p w14:paraId="789C416D" w14:textId="77777777" w:rsidR="00000000" w:rsidRDefault="00382A33">
            <w:pPr>
              <w:suppressAutoHyphens/>
              <w:rPr>
                <w:b/>
                <w:sz w:val="20"/>
              </w:rPr>
            </w:pPr>
            <w:ins w:id="20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0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0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04"/>
          </w:p>
        </w:tc>
        <w:bookmarkStart w:id="208" w:name="Text36"/>
        <w:tc>
          <w:tcPr>
            <w:tcW w:w="1260" w:type="dxa"/>
          </w:tcPr>
          <w:p w14:paraId="1D86F14E" w14:textId="77777777" w:rsidR="00000000" w:rsidRDefault="00382A33">
            <w:pPr>
              <w:suppressAutoHyphens/>
              <w:rPr>
                <w:b/>
                <w:sz w:val="20"/>
              </w:rPr>
            </w:pPr>
            <w:ins w:id="20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1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1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08"/>
          </w:p>
        </w:tc>
        <w:bookmarkStart w:id="212" w:name="Text37"/>
        <w:tc>
          <w:tcPr>
            <w:tcW w:w="3096" w:type="dxa"/>
          </w:tcPr>
          <w:p w14:paraId="5CE3F6CE" w14:textId="77777777" w:rsidR="00000000" w:rsidRDefault="00382A33">
            <w:pPr>
              <w:suppressAutoHyphens/>
              <w:rPr>
                <w:b/>
                <w:sz w:val="20"/>
              </w:rPr>
            </w:pPr>
            <w:ins w:id="21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1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1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12"/>
          </w:p>
        </w:tc>
      </w:tr>
      <w:bookmarkStart w:id="216" w:name="Text38"/>
      <w:tr w:rsidR="00000000" w14:paraId="444D78C9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3EC74771" w14:textId="77777777" w:rsidR="00000000" w:rsidRDefault="00382A33">
            <w:pPr>
              <w:suppressAutoHyphens/>
              <w:rPr>
                <w:b/>
                <w:sz w:val="20"/>
              </w:rPr>
            </w:pPr>
            <w:ins w:id="21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1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1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16"/>
          </w:p>
        </w:tc>
        <w:bookmarkStart w:id="220" w:name="Text39"/>
        <w:tc>
          <w:tcPr>
            <w:tcW w:w="2340" w:type="dxa"/>
          </w:tcPr>
          <w:p w14:paraId="7E0C7FE1" w14:textId="77777777" w:rsidR="00000000" w:rsidRDefault="00382A33">
            <w:pPr>
              <w:suppressAutoHyphens/>
              <w:rPr>
                <w:b/>
                <w:sz w:val="20"/>
              </w:rPr>
            </w:pPr>
            <w:ins w:id="22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3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2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2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20"/>
          </w:p>
        </w:tc>
        <w:bookmarkStart w:id="224" w:name="Text40"/>
        <w:tc>
          <w:tcPr>
            <w:tcW w:w="1260" w:type="dxa"/>
          </w:tcPr>
          <w:p w14:paraId="4092E608" w14:textId="77777777" w:rsidR="00000000" w:rsidRDefault="00382A33">
            <w:pPr>
              <w:suppressAutoHyphens/>
              <w:rPr>
                <w:b/>
                <w:sz w:val="20"/>
              </w:rPr>
            </w:pPr>
            <w:ins w:id="22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2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2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24"/>
          </w:p>
        </w:tc>
        <w:bookmarkStart w:id="228" w:name="Text41"/>
        <w:tc>
          <w:tcPr>
            <w:tcW w:w="3096" w:type="dxa"/>
          </w:tcPr>
          <w:p w14:paraId="5E8F8E28" w14:textId="77777777" w:rsidR="00000000" w:rsidRDefault="00382A33">
            <w:pPr>
              <w:suppressAutoHyphens/>
              <w:rPr>
                <w:b/>
                <w:sz w:val="20"/>
              </w:rPr>
            </w:pPr>
            <w:ins w:id="22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3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3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28"/>
          </w:p>
        </w:tc>
      </w:tr>
      <w:bookmarkStart w:id="232" w:name="Text42"/>
      <w:tr w:rsidR="00000000" w14:paraId="69313AF2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6B1F9234" w14:textId="77777777" w:rsidR="00000000" w:rsidRDefault="00382A33">
            <w:pPr>
              <w:suppressAutoHyphens/>
              <w:rPr>
                <w:b/>
                <w:sz w:val="20"/>
              </w:rPr>
            </w:pPr>
            <w:ins w:id="23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3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3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32"/>
          </w:p>
        </w:tc>
        <w:bookmarkStart w:id="236" w:name="Text43"/>
        <w:tc>
          <w:tcPr>
            <w:tcW w:w="2340" w:type="dxa"/>
          </w:tcPr>
          <w:p w14:paraId="3538D744" w14:textId="77777777" w:rsidR="00000000" w:rsidRDefault="00382A33">
            <w:pPr>
              <w:suppressAutoHyphens/>
              <w:rPr>
                <w:b/>
                <w:sz w:val="20"/>
              </w:rPr>
            </w:pPr>
            <w:ins w:id="23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3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3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36"/>
          </w:p>
        </w:tc>
        <w:bookmarkStart w:id="240" w:name="Text44"/>
        <w:tc>
          <w:tcPr>
            <w:tcW w:w="1260" w:type="dxa"/>
          </w:tcPr>
          <w:p w14:paraId="60A727A3" w14:textId="77777777" w:rsidR="00000000" w:rsidRDefault="00382A33">
            <w:pPr>
              <w:suppressAutoHyphens/>
              <w:rPr>
                <w:b/>
                <w:sz w:val="20"/>
              </w:rPr>
            </w:pPr>
            <w:ins w:id="24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4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4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40"/>
          </w:p>
        </w:tc>
        <w:bookmarkStart w:id="244" w:name="Text45"/>
        <w:tc>
          <w:tcPr>
            <w:tcW w:w="3096" w:type="dxa"/>
          </w:tcPr>
          <w:p w14:paraId="07A8938D" w14:textId="77777777" w:rsidR="00000000" w:rsidRDefault="00382A33">
            <w:pPr>
              <w:suppressAutoHyphens/>
              <w:rPr>
                <w:b/>
                <w:sz w:val="20"/>
              </w:rPr>
            </w:pPr>
            <w:ins w:id="24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4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4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44"/>
          </w:p>
        </w:tc>
      </w:tr>
      <w:bookmarkStart w:id="248" w:name="Text46"/>
      <w:tr w:rsidR="00000000" w14:paraId="1A731C1F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20AF54FF" w14:textId="77777777" w:rsidR="00000000" w:rsidRDefault="00382A33">
            <w:pPr>
              <w:suppressAutoHyphens/>
              <w:rPr>
                <w:b/>
                <w:sz w:val="20"/>
              </w:rPr>
            </w:pPr>
            <w:ins w:id="24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5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5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48"/>
          </w:p>
        </w:tc>
        <w:bookmarkStart w:id="252" w:name="Text47"/>
        <w:tc>
          <w:tcPr>
            <w:tcW w:w="2340" w:type="dxa"/>
          </w:tcPr>
          <w:p w14:paraId="015C7084" w14:textId="77777777" w:rsidR="00000000" w:rsidRDefault="00382A33">
            <w:pPr>
              <w:suppressAutoHyphens/>
              <w:rPr>
                <w:b/>
                <w:sz w:val="20"/>
              </w:rPr>
            </w:pPr>
            <w:ins w:id="25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5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5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52"/>
          </w:p>
        </w:tc>
        <w:bookmarkStart w:id="256" w:name="Text48"/>
        <w:tc>
          <w:tcPr>
            <w:tcW w:w="1260" w:type="dxa"/>
          </w:tcPr>
          <w:p w14:paraId="52551C11" w14:textId="77777777" w:rsidR="00000000" w:rsidRDefault="00382A33">
            <w:pPr>
              <w:suppressAutoHyphens/>
              <w:rPr>
                <w:b/>
                <w:sz w:val="20"/>
              </w:rPr>
            </w:pPr>
            <w:ins w:id="25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5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5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56"/>
          </w:p>
        </w:tc>
        <w:bookmarkStart w:id="260" w:name="Text49"/>
        <w:tc>
          <w:tcPr>
            <w:tcW w:w="3096" w:type="dxa"/>
          </w:tcPr>
          <w:p w14:paraId="2622A726" w14:textId="77777777" w:rsidR="00000000" w:rsidRDefault="00382A33">
            <w:pPr>
              <w:suppressAutoHyphens/>
              <w:rPr>
                <w:b/>
                <w:sz w:val="20"/>
              </w:rPr>
            </w:pPr>
            <w:ins w:id="26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4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6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6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60"/>
          </w:p>
        </w:tc>
      </w:tr>
      <w:bookmarkStart w:id="264" w:name="Text50"/>
      <w:tr w:rsidR="00000000" w14:paraId="61E432E0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4D0A9765" w14:textId="77777777" w:rsidR="00000000" w:rsidRDefault="00382A33">
            <w:pPr>
              <w:suppressAutoHyphens/>
              <w:rPr>
                <w:b/>
                <w:sz w:val="20"/>
              </w:rPr>
            </w:pPr>
            <w:ins w:id="26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6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6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64"/>
          </w:p>
        </w:tc>
        <w:bookmarkStart w:id="268" w:name="Text51"/>
        <w:tc>
          <w:tcPr>
            <w:tcW w:w="2340" w:type="dxa"/>
          </w:tcPr>
          <w:p w14:paraId="2A5ED822" w14:textId="77777777" w:rsidR="00000000" w:rsidRDefault="00382A33">
            <w:pPr>
              <w:suppressAutoHyphens/>
              <w:rPr>
                <w:b/>
                <w:sz w:val="20"/>
              </w:rPr>
            </w:pPr>
            <w:ins w:id="26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7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7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68"/>
          </w:p>
        </w:tc>
        <w:bookmarkStart w:id="272" w:name="Text52"/>
        <w:tc>
          <w:tcPr>
            <w:tcW w:w="1260" w:type="dxa"/>
          </w:tcPr>
          <w:p w14:paraId="13964D0C" w14:textId="77777777" w:rsidR="00000000" w:rsidRDefault="00382A33">
            <w:pPr>
              <w:suppressAutoHyphens/>
              <w:rPr>
                <w:b/>
                <w:sz w:val="20"/>
              </w:rPr>
            </w:pPr>
            <w:ins w:id="27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2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7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7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72"/>
          </w:p>
        </w:tc>
        <w:bookmarkStart w:id="276" w:name="Text53"/>
        <w:tc>
          <w:tcPr>
            <w:tcW w:w="3096" w:type="dxa"/>
          </w:tcPr>
          <w:p w14:paraId="08167DC9" w14:textId="77777777" w:rsidR="00000000" w:rsidRDefault="00382A33">
            <w:pPr>
              <w:suppressAutoHyphens/>
              <w:rPr>
                <w:b/>
                <w:sz w:val="20"/>
              </w:rPr>
            </w:pPr>
            <w:ins w:id="27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3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7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7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76"/>
          </w:p>
        </w:tc>
      </w:tr>
      <w:bookmarkStart w:id="280" w:name="Text54"/>
      <w:tr w:rsidR="00000000" w14:paraId="42BA3F57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0A80B7AF" w14:textId="77777777" w:rsidR="00000000" w:rsidRDefault="00382A33">
            <w:pPr>
              <w:suppressAutoHyphens/>
              <w:rPr>
                <w:b/>
                <w:sz w:val="20"/>
              </w:rPr>
            </w:pPr>
            <w:ins w:id="28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4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8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8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80"/>
          </w:p>
        </w:tc>
        <w:bookmarkStart w:id="284" w:name="Text55"/>
        <w:tc>
          <w:tcPr>
            <w:tcW w:w="2340" w:type="dxa"/>
          </w:tcPr>
          <w:p w14:paraId="0713752B" w14:textId="77777777" w:rsidR="00000000" w:rsidRDefault="00382A33">
            <w:pPr>
              <w:suppressAutoHyphens/>
              <w:rPr>
                <w:b/>
                <w:sz w:val="20"/>
              </w:rPr>
            </w:pPr>
            <w:ins w:id="28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5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8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8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84"/>
          </w:p>
        </w:tc>
        <w:bookmarkStart w:id="288" w:name="Text56"/>
        <w:tc>
          <w:tcPr>
            <w:tcW w:w="1260" w:type="dxa"/>
          </w:tcPr>
          <w:p w14:paraId="108295C4" w14:textId="77777777" w:rsidR="00000000" w:rsidRDefault="00382A33">
            <w:pPr>
              <w:suppressAutoHyphens/>
              <w:rPr>
                <w:b/>
                <w:sz w:val="20"/>
              </w:rPr>
            </w:pPr>
            <w:ins w:id="28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6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9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9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88"/>
          </w:p>
        </w:tc>
        <w:bookmarkStart w:id="292" w:name="Text57"/>
        <w:tc>
          <w:tcPr>
            <w:tcW w:w="3096" w:type="dxa"/>
          </w:tcPr>
          <w:p w14:paraId="7CB83AF2" w14:textId="77777777" w:rsidR="00000000" w:rsidRDefault="00382A33">
            <w:pPr>
              <w:suppressAutoHyphens/>
              <w:rPr>
                <w:b/>
                <w:sz w:val="20"/>
              </w:rPr>
            </w:pPr>
            <w:ins w:id="293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7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</w:instrText>
            </w:r>
            <w:r>
              <w:rPr>
                <w:b/>
                <w:sz w:val="20"/>
              </w:rPr>
              <w:instrText xml:space="preserve">FORMTEXT </w:instrText>
            </w:r>
            <w:ins w:id="294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95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92"/>
          </w:p>
        </w:tc>
      </w:tr>
      <w:bookmarkStart w:id="296" w:name="Text58"/>
      <w:tr w:rsidR="00000000" w14:paraId="0B3DEE60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528" w:type="dxa"/>
            <w:gridSpan w:val="2"/>
          </w:tcPr>
          <w:p w14:paraId="7E1CB5F5" w14:textId="77777777" w:rsidR="00000000" w:rsidRDefault="00382A33">
            <w:pPr>
              <w:suppressAutoHyphens/>
              <w:rPr>
                <w:b/>
                <w:sz w:val="20"/>
              </w:rPr>
            </w:pPr>
            <w:ins w:id="297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8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298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299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296"/>
          </w:p>
        </w:tc>
        <w:bookmarkStart w:id="300" w:name="Text59"/>
        <w:tc>
          <w:tcPr>
            <w:tcW w:w="2340" w:type="dxa"/>
          </w:tcPr>
          <w:p w14:paraId="2E7D718A" w14:textId="77777777" w:rsidR="00000000" w:rsidRDefault="00382A33">
            <w:pPr>
              <w:suppressAutoHyphens/>
              <w:rPr>
                <w:b/>
                <w:sz w:val="20"/>
              </w:rPr>
            </w:pPr>
            <w:ins w:id="301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59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02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303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300"/>
          </w:p>
        </w:tc>
        <w:bookmarkStart w:id="304" w:name="Text60"/>
        <w:tc>
          <w:tcPr>
            <w:tcW w:w="1260" w:type="dxa"/>
          </w:tcPr>
          <w:p w14:paraId="1D798697" w14:textId="77777777" w:rsidR="00000000" w:rsidRDefault="00382A33">
            <w:pPr>
              <w:suppressAutoHyphens/>
              <w:rPr>
                <w:b/>
                <w:sz w:val="20"/>
              </w:rPr>
            </w:pPr>
            <w:ins w:id="305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60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06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307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304"/>
          </w:p>
        </w:tc>
        <w:bookmarkStart w:id="308" w:name="Text61"/>
        <w:tc>
          <w:tcPr>
            <w:tcW w:w="3096" w:type="dxa"/>
          </w:tcPr>
          <w:p w14:paraId="5A2CFEF5" w14:textId="77777777" w:rsidR="00000000" w:rsidRDefault="00382A33">
            <w:pPr>
              <w:suppressAutoHyphens/>
              <w:rPr>
                <w:b/>
                <w:sz w:val="20"/>
              </w:rPr>
            </w:pPr>
            <w:ins w:id="309" w:author="foobar" w:date="1998-05-14T12:58:00Z">
              <w:r>
                <w:rPr>
                  <w:b/>
                  <w:sz w:val="20"/>
                </w:rPr>
                <w:fldChar w:fldCharType="begin">
                  <w:ffData>
                    <w:name w:val="Text61"/>
                    <w:enabled/>
                    <w:calcOnExit w:val="0"/>
                    <w:textInput/>
                  </w:ffData>
                </w:fldChar>
              </w:r>
            </w:ins>
            <w:r>
              <w:rPr>
                <w:b/>
                <w:sz w:val="20"/>
              </w:rPr>
              <w:instrText xml:space="preserve"> FORMTEXT </w:instrText>
            </w:r>
            <w:ins w:id="310" w:author="foobar" w:date="1998-05-14T12:58:00Z">
              <w:r>
                <w:rPr>
                  <w:b/>
                  <w:sz w:val="20"/>
                </w:rPr>
              </w:r>
              <w:r>
                <w:rPr>
                  <w:b/>
                  <w:sz w:val="20"/>
                </w:rPr>
                <w:fldChar w:fldCharType="separate"/>
              </w:r>
            </w:ins>
            <w:r>
              <w:rPr>
                <w:b/>
                <w:sz w:val="20"/>
              </w:rPr>
              <w:t xml:space="preserve">     </w:t>
            </w:r>
            <w:ins w:id="311" w:author="foobar" w:date="1998-05-14T12:58:00Z">
              <w:r>
                <w:rPr>
                  <w:b/>
                  <w:sz w:val="20"/>
                </w:rPr>
                <w:fldChar w:fldCharType="end"/>
              </w:r>
            </w:ins>
            <w:bookmarkEnd w:id="308"/>
          </w:p>
        </w:tc>
      </w:tr>
    </w:tbl>
    <w:p w14:paraId="61EE8588" w14:textId="77777777" w:rsidR="00000000" w:rsidRDefault="00382A33">
      <w:pPr>
        <w:suppressAutoHyphens/>
        <w:rPr>
          <w:b/>
          <w:sz w:val="20"/>
        </w:rPr>
      </w:pPr>
    </w:p>
    <w:p w14:paraId="16859623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b/>
          <w:sz w:val="20"/>
        </w:rPr>
        <w:t>Non-Applicable Reason Codes</w:t>
      </w:r>
    </w:p>
    <w:p w14:paraId="1DDD8D7D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A - This pollutant is not emitted</w:t>
      </w:r>
    </w:p>
    <w:p w14:paraId="5789C6E8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B - This facility is not in this source category</w:t>
      </w:r>
    </w:p>
    <w:p w14:paraId="5BA08B98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C - This facility is not in a special control/nonattainment areas</w:t>
      </w:r>
    </w:p>
    <w:p w14:paraId="391833D7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D- This facility is not in this county</w:t>
      </w:r>
    </w:p>
    <w:p w14:paraId="70898EFA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E - This facility does not have this emission unit</w:t>
      </w:r>
    </w:p>
    <w:p w14:paraId="683EFEC9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F - Does not use this fuel type</w:t>
      </w:r>
    </w:p>
    <w:p w14:paraId="53C1497F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G - No changes have been made that would trigger these procedural requirements</w:t>
      </w:r>
    </w:p>
    <w:p w14:paraId="392D7D3B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 xml:space="preserve">H - This method/procedure is not </w:t>
      </w:r>
      <w:r>
        <w:rPr>
          <w:sz w:val="20"/>
        </w:rPr>
        <w:t>used by the facility</w:t>
      </w:r>
    </w:p>
    <w:p w14:paraId="212A1016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I - This method applies only to DEQ and regional authorities</w:t>
      </w:r>
    </w:p>
    <w:p w14:paraId="65B7D2B0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J - These rules applied in the past and the fees have been paid</w:t>
      </w:r>
    </w:p>
    <w:p w14:paraId="581A9AB4" w14:textId="77777777" w:rsidR="00000000" w:rsidRDefault="00382A33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K - This unit was constructed or 1st modified prior to the effective date of the standard</w:t>
      </w:r>
    </w:p>
    <w:p w14:paraId="0FADD365" w14:textId="77777777" w:rsidR="00000000" w:rsidRDefault="00382A33">
      <w:pPr>
        <w:tabs>
          <w:tab w:val="left" w:pos="-720"/>
        </w:tabs>
        <w:suppressAutoHyphens/>
      </w:pPr>
      <w:r>
        <w:rPr>
          <w:sz w:val="20"/>
        </w:rPr>
        <w:t xml:space="preserve">L - This Facility is below the corresponding specified size, capacity, de-minimis, or :  </w:t>
      </w:r>
      <w:bookmarkStart w:id="312" w:name="Text5"/>
      <w:ins w:id="313" w:author="foobar" w:date="1998-05-14T12:58:00Z">
        <w:r>
          <w:rPr>
            <w:sz w:val="20"/>
          </w:rPr>
          <w:fldChar w:fldCharType="begin">
            <w:ffData>
              <w:name w:val="Text5"/>
              <w:enabled/>
              <w:calcOnExit w:val="0"/>
              <w:textInput/>
            </w:ffData>
          </w:fldChar>
        </w:r>
      </w:ins>
      <w:r>
        <w:rPr>
          <w:sz w:val="20"/>
        </w:rPr>
        <w:instrText xml:space="preserve"> FORMTEXT </w:instrText>
      </w:r>
      <w:ins w:id="314" w:author="foobar" w:date="1998-05-14T12:58:00Z">
        <w:r>
          <w:rPr>
            <w:sz w:val="20"/>
          </w:rPr>
        </w:r>
        <w:r>
          <w:rPr>
            <w:sz w:val="20"/>
          </w:rPr>
          <w:fldChar w:fldCharType="separate"/>
        </w:r>
      </w:ins>
      <w:r>
        <w:rPr>
          <w:sz w:val="20"/>
        </w:rPr>
        <w:t xml:space="preserve">     </w:t>
      </w:r>
      <w:ins w:id="315" w:author="foobar" w:date="1998-05-14T12:58:00Z">
        <w:r>
          <w:rPr>
            <w:sz w:val="20"/>
          </w:rPr>
          <w:fldChar w:fldCharType="end"/>
        </w:r>
      </w:ins>
      <w:bookmarkEnd w:id="312"/>
    </w:p>
    <w:sectPr w:rsidR="00000000">
      <w:footerReference w:type="default" r:id="rId6"/>
      <w:endnotePr>
        <w:numFmt w:val="decimal"/>
      </w:endnotePr>
      <w:pgSz w:w="12240" w:h="15840" w:code="1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D02F5" w14:textId="77777777" w:rsidR="00000000" w:rsidRDefault="00382A33">
      <w:pPr>
        <w:spacing w:line="20" w:lineRule="exact"/>
      </w:pPr>
    </w:p>
  </w:endnote>
  <w:endnote w:type="continuationSeparator" w:id="0">
    <w:p w14:paraId="2C510E36" w14:textId="77777777" w:rsidR="00000000" w:rsidRDefault="00382A33">
      <w:r>
        <w:t xml:space="preserve"> </w:t>
      </w:r>
    </w:p>
  </w:endnote>
  <w:endnote w:type="continuationNotice" w:id="1">
    <w:p w14:paraId="1EEAAE2D" w14:textId="77777777" w:rsidR="00000000" w:rsidRDefault="00382A3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789C" w14:textId="77777777" w:rsidR="00000000" w:rsidRDefault="00382A33">
    <w:pPr>
      <w:tabs>
        <w:tab w:val="center" w:pos="5004"/>
        <w:tab w:val="right" w:pos="10008"/>
      </w:tabs>
      <w:suppressAutoHyphens/>
    </w:pPr>
    <w:r>
      <w:rPr>
        <w:sz w:val="19"/>
      </w:rPr>
      <w:t>Revised March 27, 1996</w:t>
    </w:r>
    <w:r>
      <w:rPr>
        <w:sz w:val="19"/>
      </w:rPr>
      <w:tab/>
      <w:t>Major Air Source Operating Permit Application</w:t>
    </w:r>
    <w:r>
      <w:rPr>
        <w:sz w:val="19"/>
      </w:rPr>
      <w:tab/>
      <w:t>DEQ Form # 100-001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4355" w14:textId="77777777" w:rsidR="00000000" w:rsidRDefault="00382A33">
      <w:r>
        <w:separator/>
      </w:r>
    </w:p>
  </w:footnote>
  <w:footnote w:type="continuationSeparator" w:id="0">
    <w:p w14:paraId="74390D70" w14:textId="77777777" w:rsidR="00000000" w:rsidRDefault="00382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016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2A33"/>
    <w:rsid w:val="0038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0BC462"/>
  <w15:chartTrackingRefBased/>
  <w15:docId w15:val="{CA3088B4-3751-48A1-9BF5-8A38C108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382A3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2254</Characters>
  <Application>Microsoft Office Word</Application>
  <DocSecurity>4</DocSecurity>
  <Lines>18</Lines>
  <Paragraphs>5</Paragraphs>
  <ScaleCrop>false</ScaleCrop>
  <Company>Dept of Environmental Quality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Shawn Hussong</dc:creator>
  <cp:keywords/>
  <dc:description/>
  <cp:lastModifiedBy>Lee Warden</cp:lastModifiedBy>
  <cp:revision>2</cp:revision>
  <cp:lastPrinted>1996-04-16T02:51:00Z</cp:lastPrinted>
  <dcterms:created xsi:type="dcterms:W3CDTF">2023-03-08T22:14:00Z</dcterms:created>
  <dcterms:modified xsi:type="dcterms:W3CDTF">2023-03-08T22:14:00Z</dcterms:modified>
</cp:coreProperties>
</file>